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5E13FD" w14:textId="77777777" w:rsidR="00F45140" w:rsidRPr="00D91506" w:rsidRDefault="00F45140" w:rsidP="0092692B">
      <w:pPr>
        <w:pStyle w:val="BodyText"/>
        <w:tabs>
          <w:tab w:val="left" w:pos="1701"/>
        </w:tabs>
        <w:rPr>
          <w:lang w:val="sv-SE"/>
        </w:rPr>
      </w:pPr>
      <w:r w:rsidRPr="00D91506">
        <w:rPr>
          <w:lang w:val="sv-SE"/>
        </w:rPr>
        <w:t>e-NAV10</w:t>
      </w:r>
      <w:r w:rsidRPr="00D91506">
        <w:rPr>
          <w:lang w:val="sv-SE"/>
        </w:rPr>
        <w:tab/>
        <w:t>Input</w:t>
      </w:r>
    </w:p>
    <w:p w14:paraId="543185E2" w14:textId="77777777" w:rsidR="00F45140" w:rsidRPr="00D91506" w:rsidRDefault="00F45140" w:rsidP="00362CD9">
      <w:pPr>
        <w:pStyle w:val="BodyText"/>
        <w:tabs>
          <w:tab w:val="left" w:pos="1701"/>
        </w:tabs>
        <w:rPr>
          <w:lang w:val="sv-SE"/>
        </w:rPr>
      </w:pPr>
      <w:r w:rsidRPr="00D91506">
        <w:rPr>
          <w:lang w:val="sv-SE"/>
        </w:rPr>
        <w:t>Agenda item</w:t>
      </w:r>
      <w:r w:rsidRPr="00D91506">
        <w:rPr>
          <w:lang w:val="sv-SE"/>
        </w:rPr>
        <w:tab/>
        <w:t>14.1</w:t>
      </w:r>
    </w:p>
    <w:p w14:paraId="0AEA190E" w14:textId="77777777" w:rsidR="00F45140" w:rsidRPr="00D91506" w:rsidRDefault="00F45140" w:rsidP="00362CD9">
      <w:pPr>
        <w:pStyle w:val="BodyText"/>
        <w:tabs>
          <w:tab w:val="left" w:pos="1701"/>
        </w:tabs>
        <w:rPr>
          <w:lang w:val="en-US"/>
        </w:rPr>
      </w:pPr>
      <w:r w:rsidRPr="00D91506">
        <w:rPr>
          <w:lang w:val="en-US"/>
        </w:rPr>
        <w:t>Task Number</w:t>
      </w:r>
      <w:r w:rsidRPr="00DD1A06">
        <w:rPr>
          <w:lang w:val="en-US"/>
        </w:rPr>
        <w:tab/>
      </w:r>
      <w:r w:rsidRPr="00D91506">
        <w:rPr>
          <w:lang w:val="en-US"/>
        </w:rPr>
        <w:t>29</w:t>
      </w:r>
    </w:p>
    <w:p w14:paraId="51CFDB6B" w14:textId="77777777" w:rsidR="00F45140" w:rsidRPr="00D91506" w:rsidRDefault="00F45140" w:rsidP="00362CD9">
      <w:pPr>
        <w:pStyle w:val="BodyText"/>
        <w:tabs>
          <w:tab w:val="left" w:pos="1701"/>
        </w:tabs>
        <w:rPr>
          <w:lang w:val="en-US"/>
        </w:rPr>
      </w:pPr>
      <w:r w:rsidRPr="00D91506">
        <w:rPr>
          <w:lang w:val="en-US"/>
        </w:rPr>
        <w:t>Author(s)</w:t>
      </w:r>
      <w:r w:rsidRPr="00DD1A06">
        <w:rPr>
          <w:lang w:val="en-US"/>
        </w:rPr>
        <w:tab/>
      </w:r>
      <w:r w:rsidRPr="00D91506">
        <w:rPr>
          <w:lang w:val="en-US"/>
        </w:rPr>
        <w:t xml:space="preserve">Leo </w:t>
      </w:r>
      <w:proofErr w:type="spellStart"/>
      <w:r w:rsidRPr="00D91506">
        <w:rPr>
          <w:lang w:val="en-US"/>
        </w:rPr>
        <w:t>Käärmann</w:t>
      </w:r>
      <w:proofErr w:type="spellEnd"/>
      <w:r w:rsidRPr="00D91506">
        <w:rPr>
          <w:lang w:val="en-US"/>
        </w:rPr>
        <w:t>, Estonian Maritime Administration</w:t>
      </w:r>
    </w:p>
    <w:p w14:paraId="2E216D97" w14:textId="77777777" w:rsidR="00F45140" w:rsidRPr="00D91506" w:rsidRDefault="00F45140" w:rsidP="00233DF2">
      <w:pPr>
        <w:pStyle w:val="BodyText"/>
        <w:tabs>
          <w:tab w:val="left" w:pos="1701"/>
        </w:tabs>
        <w:ind w:left="1701"/>
        <w:rPr>
          <w:lang w:val="en-US"/>
        </w:rPr>
      </w:pPr>
      <w:proofErr w:type="spellStart"/>
      <w:r w:rsidRPr="00D91506">
        <w:rPr>
          <w:lang w:val="en-US"/>
        </w:rPr>
        <w:t>Kaisu</w:t>
      </w:r>
      <w:proofErr w:type="spellEnd"/>
      <w:r w:rsidRPr="00D91506">
        <w:rPr>
          <w:lang w:val="en-US"/>
        </w:rPr>
        <w:t xml:space="preserve"> </w:t>
      </w:r>
      <w:proofErr w:type="spellStart"/>
      <w:r w:rsidRPr="00D91506">
        <w:rPr>
          <w:lang w:val="en-US"/>
        </w:rPr>
        <w:t>Heikonen</w:t>
      </w:r>
      <w:proofErr w:type="spellEnd"/>
      <w:r w:rsidRPr="00D91506">
        <w:rPr>
          <w:lang w:val="en-US"/>
        </w:rPr>
        <w:t>, Finnish Transport Agency</w:t>
      </w:r>
    </w:p>
    <w:p w14:paraId="53760BE7" w14:textId="77777777" w:rsidR="00F45140" w:rsidRPr="00D91506" w:rsidRDefault="00F45140" w:rsidP="00362CD9">
      <w:pPr>
        <w:pStyle w:val="BodyText"/>
        <w:tabs>
          <w:tab w:val="left" w:pos="1701"/>
        </w:tabs>
        <w:rPr>
          <w:lang w:val="en-US"/>
        </w:rPr>
      </w:pPr>
      <w:r w:rsidRPr="00DD1A06">
        <w:rPr>
          <w:lang w:val="en-US"/>
        </w:rPr>
        <w:tab/>
      </w:r>
    </w:p>
    <w:p w14:paraId="72B372C8" w14:textId="77777777" w:rsidR="00F45140" w:rsidRPr="00D91506" w:rsidRDefault="00F45140" w:rsidP="00362CD9">
      <w:pPr>
        <w:pStyle w:val="BodyText"/>
        <w:tabs>
          <w:tab w:val="left" w:pos="1701"/>
        </w:tabs>
        <w:rPr>
          <w:lang w:val="en-US"/>
        </w:rPr>
      </w:pPr>
    </w:p>
    <w:p w14:paraId="69476900" w14:textId="77777777" w:rsidR="00F45140" w:rsidRPr="00D91506" w:rsidRDefault="00F45140" w:rsidP="00D2245D">
      <w:pPr>
        <w:pStyle w:val="Heading1"/>
        <w:numPr>
          <w:ilvl w:val="0"/>
          <w:numId w:val="0"/>
        </w:numPr>
        <w:jc w:val="center"/>
        <w:rPr>
          <w:rFonts w:cs="Arial"/>
          <w:bCs/>
          <w:caps w:val="0"/>
          <w:sz w:val="32"/>
          <w:szCs w:val="32"/>
          <w:lang w:val="en-US" w:eastAsia="en-GB"/>
        </w:rPr>
      </w:pPr>
      <w:r w:rsidRPr="00D91506">
        <w:rPr>
          <w:rFonts w:cs="Arial"/>
          <w:bCs/>
          <w:caps w:val="0"/>
          <w:sz w:val="32"/>
          <w:szCs w:val="32"/>
          <w:lang w:val="en-US" w:eastAsia="en-GB"/>
        </w:rPr>
        <w:t xml:space="preserve">Review of the IALA </w:t>
      </w:r>
      <w:proofErr w:type="gramStart"/>
      <w:r w:rsidRPr="00D91506">
        <w:rPr>
          <w:rFonts w:cs="Arial"/>
          <w:bCs/>
          <w:caps w:val="0"/>
          <w:sz w:val="32"/>
          <w:szCs w:val="32"/>
          <w:lang w:val="en-US" w:eastAsia="en-GB"/>
        </w:rPr>
        <w:t>NAVGUIDE  2010</w:t>
      </w:r>
      <w:proofErr w:type="gramEnd"/>
      <w:r w:rsidRPr="00D91506">
        <w:rPr>
          <w:rFonts w:cs="Arial"/>
          <w:bCs/>
          <w:caps w:val="0"/>
          <w:sz w:val="32"/>
          <w:szCs w:val="32"/>
          <w:lang w:val="en-US" w:eastAsia="en-GB"/>
        </w:rPr>
        <w:t xml:space="preserve"> Edition</w:t>
      </w:r>
    </w:p>
    <w:p w14:paraId="73941910" w14:textId="77777777" w:rsidR="00F45140" w:rsidRPr="00D91506" w:rsidRDefault="00F45140" w:rsidP="00D2245D">
      <w:pPr>
        <w:pStyle w:val="Heading1"/>
        <w:numPr>
          <w:ilvl w:val="0"/>
          <w:numId w:val="0"/>
        </w:numPr>
        <w:jc w:val="center"/>
        <w:rPr>
          <w:lang w:val="sv-SE"/>
        </w:rPr>
      </w:pPr>
      <w:proofErr w:type="spellStart"/>
      <w:r w:rsidRPr="00D91506">
        <w:rPr>
          <w:rFonts w:cs="Arial"/>
          <w:bCs/>
          <w:caps w:val="0"/>
          <w:sz w:val="32"/>
          <w:szCs w:val="32"/>
          <w:lang w:val="sv-SE" w:eastAsia="en-GB"/>
        </w:rPr>
        <w:t>Chapter</w:t>
      </w:r>
      <w:proofErr w:type="spellEnd"/>
      <w:r w:rsidRPr="00D91506">
        <w:rPr>
          <w:rFonts w:cs="Arial"/>
          <w:bCs/>
          <w:caps w:val="0"/>
          <w:sz w:val="32"/>
          <w:szCs w:val="32"/>
          <w:lang w:val="sv-SE" w:eastAsia="en-GB"/>
        </w:rPr>
        <w:t xml:space="preserve"> </w:t>
      </w:r>
      <w:proofErr w:type="gramStart"/>
      <w:r w:rsidRPr="00D91506">
        <w:rPr>
          <w:rFonts w:cs="Arial"/>
          <w:bCs/>
          <w:caps w:val="0"/>
          <w:sz w:val="32"/>
          <w:szCs w:val="32"/>
          <w:lang w:val="sv-SE" w:eastAsia="en-GB"/>
        </w:rPr>
        <w:t>4 / Position</w:t>
      </w:r>
      <w:proofErr w:type="gramEnd"/>
      <w:r w:rsidRPr="00D91506">
        <w:rPr>
          <w:rFonts w:cs="Arial"/>
          <w:bCs/>
          <w:caps w:val="0"/>
          <w:sz w:val="32"/>
          <w:szCs w:val="32"/>
          <w:lang w:val="sv-SE" w:eastAsia="en-GB"/>
        </w:rPr>
        <w:t xml:space="preserve"> </w:t>
      </w:r>
      <w:proofErr w:type="spellStart"/>
      <w:r w:rsidRPr="00D91506">
        <w:rPr>
          <w:rFonts w:cs="Arial"/>
          <w:bCs/>
          <w:caps w:val="0"/>
          <w:sz w:val="32"/>
          <w:szCs w:val="32"/>
          <w:lang w:val="sv-SE" w:eastAsia="en-GB"/>
        </w:rPr>
        <w:t>fixing</w:t>
      </w:r>
      <w:proofErr w:type="spellEnd"/>
      <w:r w:rsidRPr="00D91506">
        <w:rPr>
          <w:rFonts w:cs="Arial"/>
          <w:bCs/>
          <w:caps w:val="0"/>
          <w:sz w:val="32"/>
          <w:szCs w:val="32"/>
          <w:lang w:val="sv-SE" w:eastAsia="en-GB"/>
        </w:rPr>
        <w:t xml:space="preserve"> / RTK via AIS </w:t>
      </w:r>
    </w:p>
    <w:p w14:paraId="13926284" w14:textId="77777777" w:rsidR="00F45140" w:rsidRPr="00D91506" w:rsidRDefault="00F45140" w:rsidP="00B56BDF">
      <w:pPr>
        <w:pStyle w:val="BodyText"/>
        <w:rPr>
          <w:lang w:val="sv-SE"/>
        </w:rPr>
      </w:pPr>
    </w:p>
    <w:p w14:paraId="71DA2469" w14:textId="77777777" w:rsidR="00F45140" w:rsidRPr="00D91506" w:rsidRDefault="00F45140" w:rsidP="009F479A">
      <w:pPr>
        <w:keepNext/>
        <w:numPr>
          <w:ilvl w:val="0"/>
          <w:numId w:val="37"/>
        </w:numPr>
        <w:spacing w:before="240" w:after="240"/>
        <w:outlineLvl w:val="0"/>
        <w:rPr>
          <w:b/>
          <w:caps/>
          <w:kern w:val="28"/>
          <w:sz w:val="24"/>
          <w:lang w:val="en-US" w:eastAsia="de-DE"/>
        </w:rPr>
      </w:pPr>
      <w:r w:rsidRPr="00D91506">
        <w:rPr>
          <w:b/>
          <w:caps/>
          <w:kern w:val="28"/>
          <w:sz w:val="24"/>
          <w:lang w:val="en-US" w:eastAsia="de-DE"/>
        </w:rPr>
        <w:t>Summary</w:t>
      </w:r>
    </w:p>
    <w:p w14:paraId="58B3D4C4" w14:textId="77777777" w:rsidR="00F45140" w:rsidRPr="00D91506" w:rsidRDefault="00F45140" w:rsidP="00B56BDF">
      <w:pPr>
        <w:pStyle w:val="BodyText"/>
        <w:rPr>
          <w:lang w:val="en-US"/>
        </w:rPr>
      </w:pPr>
      <w:r w:rsidRPr="00D91506">
        <w:rPr>
          <w:lang w:val="en-US"/>
        </w:rPr>
        <w:t xml:space="preserve">This paper provides some text that </w:t>
      </w:r>
      <w:proofErr w:type="gramStart"/>
      <w:r w:rsidRPr="00D91506">
        <w:rPr>
          <w:lang w:val="en-US"/>
        </w:rPr>
        <w:t>can be considered to be added</w:t>
      </w:r>
      <w:proofErr w:type="gramEnd"/>
      <w:r w:rsidRPr="00D91506">
        <w:rPr>
          <w:lang w:val="en-US"/>
        </w:rPr>
        <w:t xml:space="preserve"> to the IALA NAVGUIDE Chapter 4. The provided text shortly describes how corrections for Real Time Kinematic positioning could be transmitted over AIS system.</w:t>
      </w:r>
    </w:p>
    <w:p w14:paraId="05F65087" w14:textId="77777777" w:rsidR="00F45140" w:rsidRPr="00D91506" w:rsidRDefault="00F45140" w:rsidP="00B56BDF">
      <w:pPr>
        <w:pStyle w:val="Heading2"/>
        <w:rPr>
          <w:lang w:val="en-US"/>
        </w:rPr>
      </w:pPr>
      <w:r w:rsidRPr="00D91506">
        <w:rPr>
          <w:lang w:val="en-US"/>
        </w:rPr>
        <w:t>Purpose of the document</w:t>
      </w:r>
    </w:p>
    <w:p w14:paraId="557BFF0B" w14:textId="77777777" w:rsidR="00F45140" w:rsidRPr="00D91506" w:rsidRDefault="00F45140" w:rsidP="00541ACC">
      <w:pPr>
        <w:pStyle w:val="BodyText"/>
        <w:rPr>
          <w:lang w:val="en-US"/>
        </w:rPr>
      </w:pPr>
      <w:r w:rsidRPr="00D91506">
        <w:rPr>
          <w:lang w:val="en-US"/>
        </w:rPr>
        <w:t>The WG2 of the e-NAV committee might use the text when reviewing the sections of IALA NAVGUIDE Chapter 4 dealing with positioning fixing.</w:t>
      </w:r>
    </w:p>
    <w:p w14:paraId="10F42516" w14:textId="77777777" w:rsidR="00F45140" w:rsidRPr="00D91506" w:rsidRDefault="00F45140" w:rsidP="00A446C9">
      <w:pPr>
        <w:pStyle w:val="Heading1"/>
        <w:rPr>
          <w:lang w:val="en-US"/>
        </w:rPr>
      </w:pPr>
      <w:r w:rsidRPr="00D91506">
        <w:rPr>
          <w:lang w:val="en-US"/>
        </w:rPr>
        <w:t>Background</w:t>
      </w:r>
    </w:p>
    <w:p w14:paraId="013F798A" w14:textId="77777777" w:rsidR="00F45140" w:rsidRPr="00D91506" w:rsidRDefault="00F45140" w:rsidP="00A446C9">
      <w:pPr>
        <w:pStyle w:val="BodyText"/>
        <w:rPr>
          <w:lang w:val="en-US"/>
        </w:rPr>
      </w:pPr>
      <w:r w:rsidRPr="00D91506">
        <w:rPr>
          <w:lang w:val="en-US"/>
        </w:rPr>
        <w:t xml:space="preserve">The WG1 of the e-NAV committee has identified those sections of IALA NAVGUIDE that should be reviewed by the various working groups of the e-NAV committee (e-NAV12-6, Updating Ch4 of the IALA NAVGUIDE). WG2 was tasked to lead the review on chapters 4.9 - 4.13.9 (position fixing). It was asked to consider </w:t>
      </w:r>
      <w:r w:rsidR="00D91506" w:rsidRPr="00D91506">
        <w:rPr>
          <w:lang w:val="en-US"/>
        </w:rPr>
        <w:t>rationalizing</w:t>
      </w:r>
      <w:r w:rsidRPr="00D91506">
        <w:rPr>
          <w:lang w:val="en-US"/>
        </w:rPr>
        <w:t xml:space="preserve"> and adding information on</w:t>
      </w:r>
    </w:p>
    <w:p w14:paraId="7B264D9D" w14:textId="77777777" w:rsidR="00F45140" w:rsidRPr="00D91506" w:rsidRDefault="00F45140" w:rsidP="001E460C">
      <w:pPr>
        <w:pStyle w:val="Bullet1"/>
        <w:tabs>
          <w:tab w:val="clear" w:pos="720"/>
        </w:tabs>
        <w:ind w:left="1134" w:hanging="567"/>
        <w:rPr>
          <w:lang w:val="en-US"/>
        </w:rPr>
      </w:pPr>
      <w:proofErr w:type="spellStart"/>
      <w:proofErr w:type="gramStart"/>
      <w:r w:rsidRPr="00D91506">
        <w:rPr>
          <w:lang w:val="en-US"/>
        </w:rPr>
        <w:t>ePelorus</w:t>
      </w:r>
      <w:proofErr w:type="spellEnd"/>
      <w:proofErr w:type="gramEnd"/>
      <w:ins w:id="0" w:author="" w:date="2013-02-18T12:19:00Z">
        <w:r w:rsidR="00D14B6B">
          <w:rPr>
            <w:lang w:val="en-US"/>
          </w:rPr>
          <w:t>;</w:t>
        </w:r>
      </w:ins>
    </w:p>
    <w:p w14:paraId="077C7FDE" w14:textId="77777777" w:rsidR="00F45140" w:rsidRPr="00D91506" w:rsidRDefault="00F45140" w:rsidP="001E460C">
      <w:pPr>
        <w:pStyle w:val="Bullet1"/>
        <w:tabs>
          <w:tab w:val="clear" w:pos="720"/>
        </w:tabs>
        <w:ind w:left="1134" w:hanging="567"/>
        <w:rPr>
          <w:lang w:val="en-US"/>
        </w:rPr>
      </w:pPr>
      <w:proofErr w:type="gramStart"/>
      <w:r w:rsidRPr="00D91506">
        <w:rPr>
          <w:lang w:val="en-US"/>
        </w:rPr>
        <w:t>the</w:t>
      </w:r>
      <w:proofErr w:type="gramEnd"/>
      <w:r w:rsidRPr="00D91506">
        <w:rPr>
          <w:lang w:val="en-US"/>
        </w:rPr>
        <w:t xml:space="preserve"> role of electronic celestial </w:t>
      </w:r>
      <w:del w:id="1" w:author="" w:date="2013-02-18T12:19:00Z">
        <w:r w:rsidRPr="00D91506" w:rsidDel="00D14B6B">
          <w:rPr>
            <w:lang w:val="en-US"/>
          </w:rPr>
          <w:delText xml:space="preserve">navigation </w:delText>
        </w:r>
      </w:del>
      <w:ins w:id="2" w:author="" w:date="2013-02-18T12:19:00Z">
        <w:r w:rsidR="00D14B6B" w:rsidRPr="00D91506">
          <w:rPr>
            <w:lang w:val="en-US"/>
          </w:rPr>
          <w:t>navigation</w:t>
        </w:r>
        <w:r w:rsidR="00D14B6B">
          <w:rPr>
            <w:lang w:val="en-US"/>
          </w:rPr>
          <w:t>;</w:t>
        </w:r>
      </w:ins>
    </w:p>
    <w:p w14:paraId="4E422204" w14:textId="77777777" w:rsidR="00F45140" w:rsidRPr="00D91506" w:rsidRDefault="00F45140" w:rsidP="001E460C">
      <w:pPr>
        <w:pStyle w:val="Bullet1"/>
        <w:tabs>
          <w:tab w:val="clear" w:pos="720"/>
        </w:tabs>
        <w:ind w:left="1134" w:hanging="567"/>
        <w:rPr>
          <w:lang w:val="en-US"/>
        </w:rPr>
      </w:pPr>
      <w:proofErr w:type="gramStart"/>
      <w:r w:rsidRPr="00D91506">
        <w:rPr>
          <w:lang w:val="en-US"/>
        </w:rPr>
        <w:t>inertial</w:t>
      </w:r>
      <w:proofErr w:type="gramEnd"/>
      <w:r w:rsidRPr="00D91506">
        <w:rPr>
          <w:lang w:val="en-US"/>
        </w:rPr>
        <w:t xml:space="preserve"> navigation</w:t>
      </w:r>
      <w:ins w:id="3" w:author="" w:date="2013-02-18T12:19:00Z">
        <w:r w:rsidR="00D14B6B">
          <w:rPr>
            <w:lang w:val="en-US"/>
          </w:rPr>
          <w:t>;</w:t>
        </w:r>
      </w:ins>
      <w:r w:rsidRPr="00D91506">
        <w:rPr>
          <w:lang w:val="en-US"/>
        </w:rPr>
        <w:t xml:space="preserve"> and </w:t>
      </w:r>
    </w:p>
    <w:p w14:paraId="5A1FE066" w14:textId="77777777" w:rsidR="00F45140" w:rsidRPr="00D91506" w:rsidRDefault="00F45140" w:rsidP="001E460C">
      <w:pPr>
        <w:pStyle w:val="Bullet1"/>
        <w:tabs>
          <w:tab w:val="clear" w:pos="720"/>
        </w:tabs>
        <w:ind w:left="1134" w:hanging="567"/>
        <w:rPr>
          <w:lang w:val="en-US"/>
        </w:rPr>
      </w:pPr>
      <w:proofErr w:type="gramStart"/>
      <w:r w:rsidRPr="00D91506">
        <w:rPr>
          <w:lang w:val="en-US"/>
        </w:rPr>
        <w:t>radar</w:t>
      </w:r>
      <w:proofErr w:type="gramEnd"/>
      <w:r w:rsidRPr="00D91506">
        <w:rPr>
          <w:lang w:val="en-US"/>
        </w:rPr>
        <w:t xml:space="preserve"> referenced positioning</w:t>
      </w:r>
      <w:ins w:id="4" w:author="" w:date="2013-02-18T12:19:00Z">
        <w:r w:rsidR="00D14B6B">
          <w:rPr>
            <w:lang w:val="en-US"/>
          </w:rPr>
          <w:t>;</w:t>
        </w:r>
      </w:ins>
    </w:p>
    <w:p w14:paraId="13F086F1" w14:textId="77777777" w:rsidR="00F45140" w:rsidRPr="00D91506" w:rsidRDefault="00F45140" w:rsidP="001E460C">
      <w:pPr>
        <w:pStyle w:val="Bullet1"/>
        <w:tabs>
          <w:tab w:val="clear" w:pos="720"/>
        </w:tabs>
        <w:ind w:left="1134" w:hanging="567"/>
        <w:rPr>
          <w:lang w:val="en-US"/>
        </w:rPr>
      </w:pPr>
      <w:proofErr w:type="gramStart"/>
      <w:r w:rsidRPr="00D91506">
        <w:rPr>
          <w:lang w:val="en-US"/>
        </w:rPr>
        <w:t>ranging</w:t>
      </w:r>
      <w:proofErr w:type="gramEnd"/>
      <w:r w:rsidRPr="00D91506">
        <w:rPr>
          <w:lang w:val="en-US"/>
        </w:rPr>
        <w:t xml:space="preserve"> DGPS / AIS</w:t>
      </w:r>
      <w:ins w:id="5" w:author="" w:date="2013-02-18T12:19:00Z">
        <w:r w:rsidR="00D14B6B">
          <w:rPr>
            <w:lang w:val="en-US"/>
          </w:rPr>
          <w:t>;</w:t>
        </w:r>
      </w:ins>
      <w:r w:rsidRPr="00D91506">
        <w:rPr>
          <w:lang w:val="en-US"/>
        </w:rPr>
        <w:t xml:space="preserve"> </w:t>
      </w:r>
    </w:p>
    <w:p w14:paraId="0D7595E2" w14:textId="77777777" w:rsidR="00F45140" w:rsidRPr="00D91506" w:rsidRDefault="00F45140" w:rsidP="00541ACC">
      <w:pPr>
        <w:pStyle w:val="Bullet1"/>
        <w:tabs>
          <w:tab w:val="clear" w:pos="720"/>
        </w:tabs>
        <w:ind w:left="1134" w:hanging="567"/>
        <w:rPr>
          <w:lang w:val="en-US"/>
        </w:rPr>
      </w:pPr>
      <w:r w:rsidRPr="00D91506">
        <w:rPr>
          <w:lang w:val="en-US"/>
        </w:rPr>
        <w:t>RTK / AIS</w:t>
      </w:r>
      <w:ins w:id="6" w:author="" w:date="2013-02-18T12:19:00Z">
        <w:r w:rsidR="00D14B6B">
          <w:rPr>
            <w:lang w:val="en-US"/>
          </w:rPr>
          <w:t>.</w:t>
        </w:r>
      </w:ins>
    </w:p>
    <w:p w14:paraId="7303B9C5" w14:textId="77777777" w:rsidR="00F45140" w:rsidRPr="00D91506" w:rsidRDefault="00F45140" w:rsidP="00A446C9">
      <w:pPr>
        <w:pStyle w:val="Heading1"/>
        <w:rPr>
          <w:lang w:val="en-US"/>
        </w:rPr>
      </w:pPr>
      <w:r w:rsidRPr="00D91506">
        <w:rPr>
          <w:lang w:val="en-US"/>
        </w:rPr>
        <w:t>Discussion</w:t>
      </w:r>
    </w:p>
    <w:p w14:paraId="70FA9D05" w14:textId="77777777" w:rsidR="00F45140" w:rsidRPr="00D91506" w:rsidRDefault="00F45140" w:rsidP="00A446C9">
      <w:pPr>
        <w:pStyle w:val="BodyText"/>
        <w:rPr>
          <w:lang w:val="en-US"/>
        </w:rPr>
      </w:pPr>
      <w:r w:rsidRPr="00D91506">
        <w:rPr>
          <w:lang w:val="en-US"/>
        </w:rPr>
        <w:t>This paper provides text on RTK / AIS. The following text can be considered by WG2 to be added to the reviewed IALA NAVGUIDE:</w:t>
      </w:r>
    </w:p>
    <w:p w14:paraId="5966BCBB" w14:textId="77777777" w:rsidR="00F45140" w:rsidRPr="00D91506" w:rsidRDefault="00F45140" w:rsidP="001E460C">
      <w:pPr>
        <w:pStyle w:val="BodyText"/>
        <w:rPr>
          <w:lang w:val="en-US"/>
        </w:rPr>
      </w:pPr>
      <w:r w:rsidRPr="00D91506">
        <w:rPr>
          <w:lang w:val="en-US"/>
        </w:rPr>
        <w:t xml:space="preserve">"Some users (like </w:t>
      </w:r>
      <w:proofErr w:type="spellStart"/>
      <w:r w:rsidRPr="00D91506">
        <w:rPr>
          <w:lang w:val="en-US"/>
        </w:rPr>
        <w:t>hydrographers</w:t>
      </w:r>
      <w:proofErr w:type="spellEnd"/>
      <w:r w:rsidRPr="00D91506">
        <w:rPr>
          <w:lang w:val="en-US"/>
        </w:rPr>
        <w:t xml:space="preserve">) need more accurate positioning information than can be achieved by using the traditional </w:t>
      </w:r>
      <w:proofErr w:type="spellStart"/>
      <w:r w:rsidRPr="00D91506">
        <w:rPr>
          <w:lang w:val="en-US"/>
        </w:rPr>
        <w:t>pseudorange</w:t>
      </w:r>
      <w:proofErr w:type="spellEnd"/>
      <w:r w:rsidRPr="00D91506">
        <w:rPr>
          <w:lang w:val="en-US"/>
        </w:rPr>
        <w:t xml:space="preserve"> augmentation provided by systems like WAAS/EGNOS or Beacon DGNSS. These users can benefit from the use of Real Time Kinematic (RTK) technique</w:t>
      </w:r>
      <w:ins w:id="7" w:author="" w:date="2013-02-18T12:19:00Z">
        <w:r w:rsidR="00D14B6B">
          <w:rPr>
            <w:lang w:val="en-US"/>
          </w:rPr>
          <w:t>,</w:t>
        </w:r>
      </w:ins>
      <w:bookmarkStart w:id="8" w:name="_GoBack"/>
      <w:bookmarkEnd w:id="8"/>
      <w:r w:rsidRPr="00D91506">
        <w:rPr>
          <w:lang w:val="en-US"/>
        </w:rPr>
        <w:t xml:space="preserve"> which can deliver centimeter level accuracy from one known reference location to multiple mobile users. This technique provides corrections to the to the carrier phase measurements.</w:t>
      </w:r>
    </w:p>
    <w:p w14:paraId="55632BC6" w14:textId="77777777" w:rsidR="00F45140" w:rsidRPr="00D91506" w:rsidRDefault="00F45140" w:rsidP="001E460C">
      <w:pPr>
        <w:pStyle w:val="BodyText"/>
        <w:rPr>
          <w:lang w:val="en-US"/>
        </w:rPr>
      </w:pPr>
      <w:r w:rsidRPr="00D91506">
        <w:rPr>
          <w:lang w:val="en-US"/>
        </w:rPr>
        <w:t xml:space="preserve">In survey applications the RTK correction information is usually distributed to users via VHF/UHF radio modems or via commercial broadband </w:t>
      </w:r>
      <w:proofErr w:type="gramStart"/>
      <w:r w:rsidRPr="00D91506">
        <w:rPr>
          <w:lang w:val="en-US"/>
        </w:rPr>
        <w:t>internet</w:t>
      </w:r>
      <w:proofErr w:type="gramEnd"/>
      <w:r w:rsidRPr="00D91506">
        <w:rPr>
          <w:lang w:val="en-US"/>
        </w:rPr>
        <w:t>. However when used in hydrographical measurements further away from the shoreline these communication options might not be available all the time. The communication options in these areas would be via satellite or via AIS (the latter is also available only inside coastal VHF coverage usually less than 70km from shoreline).</w:t>
      </w:r>
    </w:p>
    <w:p w14:paraId="58931C9A" w14:textId="77777777" w:rsidR="00F45140" w:rsidRPr="00D91506" w:rsidRDefault="00F45140" w:rsidP="001E460C">
      <w:pPr>
        <w:pStyle w:val="BodyText"/>
        <w:rPr>
          <w:lang w:val="en-US"/>
        </w:rPr>
      </w:pPr>
      <w:r w:rsidRPr="00D91506">
        <w:rPr>
          <w:lang w:val="en-US"/>
        </w:rPr>
        <w:lastRenderedPageBreak/>
        <w:t>RTK over AIS is in operational use for selected user groups in some countries and it has been reported to function without major problems and deliver well the required positioning accuracy level. The correction transmissions are done in broadcast mode the mobile unit being the one initiating the transmissions. When mobile user is requesting RTK corrections AIS base station will start to reserve time slots (by FATDMA) for</w:t>
      </w:r>
      <w:r w:rsidR="00D91506">
        <w:rPr>
          <w:lang w:val="en-US"/>
        </w:rPr>
        <w:t xml:space="preserve"> transmissions. The reservation schema can be for example</w:t>
      </w:r>
      <w:r w:rsidRPr="00D91506">
        <w:rPr>
          <w:lang w:val="en-US"/>
        </w:rPr>
        <w:t xml:space="preserve"> two 5 slot sequences every second in both AIS channels. </w:t>
      </w:r>
      <w:r w:rsidR="00343490">
        <w:rPr>
          <w:lang w:val="en-US"/>
        </w:rPr>
        <w:t xml:space="preserve">This will result in </w:t>
      </w:r>
      <w:r w:rsidR="00343490" w:rsidRPr="00D91506">
        <w:rPr>
          <w:lang w:val="en-US"/>
        </w:rPr>
        <w:t xml:space="preserve">approximately 20% loading of the VDL. </w:t>
      </w:r>
      <w:r w:rsidRPr="00D91506">
        <w:rPr>
          <w:lang w:val="en-US"/>
        </w:rPr>
        <w:t xml:space="preserve">Using lower message transmission frequency would not guarantee augmented RTK regime accurately and higher frequency on its turn would cause too much load for </w:t>
      </w:r>
      <w:r w:rsidR="00343490">
        <w:rPr>
          <w:lang w:val="en-US"/>
        </w:rPr>
        <w:t xml:space="preserve">the </w:t>
      </w:r>
      <w:r w:rsidRPr="00D91506">
        <w:rPr>
          <w:lang w:val="en-US"/>
        </w:rPr>
        <w:t xml:space="preserve">VDL. The correction delay of about 1-1.5 seconds caused by the transmission over AIS </w:t>
      </w:r>
      <w:proofErr w:type="spellStart"/>
      <w:r w:rsidRPr="00D91506">
        <w:rPr>
          <w:lang w:val="en-US"/>
        </w:rPr>
        <w:t>datalink</w:t>
      </w:r>
      <w:proofErr w:type="spellEnd"/>
      <w:r w:rsidRPr="00D91506">
        <w:rPr>
          <w:lang w:val="en-US"/>
        </w:rPr>
        <w:t xml:space="preserve"> has been reported to be acceptable. When the mobile user doesn't need the corrections any more base station will stop reserving the time slots and </w:t>
      </w:r>
      <w:r w:rsidRPr="00AE13E4">
        <w:rPr>
          <w:lang w:val="en-US"/>
        </w:rPr>
        <w:t>release</w:t>
      </w:r>
      <w:r w:rsidRPr="00D91506">
        <w:rPr>
          <w:lang w:val="en-US"/>
        </w:rPr>
        <w:t xml:space="preserve"> them for other use again.</w:t>
      </w:r>
    </w:p>
    <w:p w14:paraId="1EBD1956" w14:textId="77777777" w:rsidR="00F45140" w:rsidRPr="00D91506" w:rsidRDefault="00F45140" w:rsidP="00541ACC">
      <w:pPr>
        <w:pStyle w:val="BodyText"/>
        <w:rPr>
          <w:lang w:val="en-US"/>
        </w:rPr>
      </w:pPr>
      <w:r w:rsidRPr="00D91506">
        <w:rPr>
          <w:lang w:val="en-US"/>
        </w:rPr>
        <w:t>The limitation of this technique is that</w:t>
      </w:r>
      <w:r>
        <w:rPr>
          <w:lang w:val="en-US"/>
        </w:rPr>
        <w:t xml:space="preserve"> </w:t>
      </w:r>
      <w:r w:rsidRPr="00D91506">
        <w:rPr>
          <w:lang w:val="en-US"/>
        </w:rPr>
        <w:t>only one mobile user can be served by one AIS base-station at a time."</w:t>
      </w:r>
    </w:p>
    <w:p w14:paraId="5781C677" w14:textId="77777777" w:rsidR="00F45140" w:rsidRPr="00D91506" w:rsidRDefault="00F45140" w:rsidP="00A446C9">
      <w:pPr>
        <w:pStyle w:val="Heading1"/>
        <w:rPr>
          <w:lang w:val="en-US"/>
        </w:rPr>
      </w:pPr>
      <w:r w:rsidRPr="00D91506">
        <w:rPr>
          <w:lang w:val="en-US"/>
        </w:rPr>
        <w:t>Action requested of the Committee</w:t>
      </w:r>
    </w:p>
    <w:p w14:paraId="28A7B559" w14:textId="77777777" w:rsidR="00F45140" w:rsidRPr="00D91506" w:rsidRDefault="00F45140" w:rsidP="00A446C9">
      <w:pPr>
        <w:pStyle w:val="BodyText"/>
        <w:rPr>
          <w:lang w:val="en-US"/>
        </w:rPr>
      </w:pPr>
      <w:r w:rsidRPr="00D91506">
        <w:rPr>
          <w:lang w:val="en-US"/>
        </w:rPr>
        <w:t>The Committee is requested to:</w:t>
      </w:r>
    </w:p>
    <w:p w14:paraId="44E4E34F" w14:textId="77777777" w:rsidR="00F45140" w:rsidRPr="00D91506" w:rsidRDefault="00F45140" w:rsidP="001E460C">
      <w:pPr>
        <w:pStyle w:val="List1"/>
        <w:numPr>
          <w:ilvl w:val="0"/>
          <w:numId w:val="39"/>
        </w:numPr>
        <w:rPr>
          <w:lang w:val="en-US"/>
        </w:rPr>
      </w:pPr>
      <w:r w:rsidRPr="00D91506">
        <w:rPr>
          <w:lang w:val="en-US"/>
        </w:rPr>
        <w:t>Consider adding the provided text to the reviewed IALA NAVGUIDE</w:t>
      </w:r>
    </w:p>
    <w:sectPr w:rsidR="00F45140" w:rsidRPr="00D91506"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6D310D" w14:textId="77777777" w:rsidR="00F45140" w:rsidRDefault="00F45140" w:rsidP="00362CD9">
      <w:r>
        <w:separator/>
      </w:r>
    </w:p>
  </w:endnote>
  <w:endnote w:type="continuationSeparator" w:id="0">
    <w:p w14:paraId="0CF7C272" w14:textId="77777777" w:rsidR="00F45140" w:rsidRDefault="00F4514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AE060" w14:textId="77777777" w:rsidR="00F45140" w:rsidRDefault="00F45140">
    <w:pPr>
      <w:pStyle w:val="Footer"/>
    </w:pPr>
    <w:r>
      <w:tab/>
    </w:r>
    <w:r w:rsidR="00343490">
      <w:fldChar w:fldCharType="begin"/>
    </w:r>
    <w:r w:rsidR="00343490">
      <w:instrText xml:space="preserve"> PAGE   \* MERGEFORMAT </w:instrText>
    </w:r>
    <w:r w:rsidR="00343490">
      <w:fldChar w:fldCharType="separate"/>
    </w:r>
    <w:r w:rsidR="00D14B6B">
      <w:rPr>
        <w:noProof/>
      </w:rPr>
      <w:t>1</w:t>
    </w:r>
    <w:r w:rsidR="00343490">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F12E96" w14:textId="77777777" w:rsidR="00F45140" w:rsidRDefault="00F45140" w:rsidP="00362CD9">
      <w:r>
        <w:separator/>
      </w:r>
    </w:p>
  </w:footnote>
  <w:footnote w:type="continuationSeparator" w:id="0">
    <w:p w14:paraId="002E5BF4" w14:textId="77777777" w:rsidR="00F45140" w:rsidRDefault="00F45140"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13E0F" w14:textId="77777777" w:rsidR="00F45140" w:rsidRDefault="00F45140" w:rsidP="005E262D">
    <w:pPr>
      <w:pStyle w:val="Header"/>
      <w:jc w:val="right"/>
    </w:pPr>
    <w:r>
      <w:t>e-NAV10/14/</w:t>
    </w:r>
    <w:r w:rsidR="00D14B6B">
      <w:t>44</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067C776D"/>
    <w:multiLevelType w:val="multilevel"/>
    <w:tmpl w:val="575A8BD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418"/>
        </w:tabs>
        <w:ind w:left="1418" w:hanging="851"/>
      </w:pPr>
      <w:rPr>
        <w:rFonts w:cs="Times New Roman" w:hint="default"/>
      </w:rPr>
    </w:lvl>
    <w:lvl w:ilvl="2">
      <w:start w:val="1"/>
      <w:numFmt w:val="decimal"/>
      <w:lvlText w:val="%1.%2.%3."/>
      <w:lvlJc w:val="left"/>
      <w:pPr>
        <w:ind w:left="1281" w:hanging="567"/>
      </w:pPr>
      <w:rPr>
        <w:rFonts w:cs="Times New Roman" w:hint="default"/>
      </w:rPr>
    </w:lvl>
    <w:lvl w:ilvl="3">
      <w:start w:val="1"/>
      <w:numFmt w:val="decimal"/>
      <w:lvlText w:val="%1.%2.%3.%4."/>
      <w:lvlJc w:val="left"/>
      <w:pPr>
        <w:ind w:left="1638" w:hanging="567"/>
      </w:pPr>
      <w:rPr>
        <w:rFonts w:cs="Times New Roman" w:hint="default"/>
      </w:rPr>
    </w:lvl>
    <w:lvl w:ilvl="4">
      <w:start w:val="1"/>
      <w:numFmt w:val="decimal"/>
      <w:lvlText w:val="%1.%2.%3.%4.%5."/>
      <w:lvlJc w:val="left"/>
      <w:pPr>
        <w:ind w:left="1995" w:hanging="567"/>
      </w:pPr>
      <w:rPr>
        <w:rFonts w:cs="Times New Roman" w:hint="default"/>
      </w:rPr>
    </w:lvl>
    <w:lvl w:ilvl="5">
      <w:start w:val="1"/>
      <w:numFmt w:val="decimal"/>
      <w:lvlText w:val="%1.%2.%3.%4.%5.%6."/>
      <w:lvlJc w:val="left"/>
      <w:pPr>
        <w:ind w:left="2352" w:hanging="567"/>
      </w:pPr>
      <w:rPr>
        <w:rFonts w:cs="Times New Roman" w:hint="default"/>
      </w:rPr>
    </w:lvl>
    <w:lvl w:ilvl="6">
      <w:start w:val="1"/>
      <w:numFmt w:val="decimal"/>
      <w:lvlText w:val="%1.%2.%3.%4.%5.%6.%7."/>
      <w:lvlJc w:val="left"/>
      <w:pPr>
        <w:ind w:left="2709" w:hanging="567"/>
      </w:pPr>
      <w:rPr>
        <w:rFonts w:cs="Times New Roman" w:hint="default"/>
      </w:rPr>
    </w:lvl>
    <w:lvl w:ilvl="7">
      <w:start w:val="1"/>
      <w:numFmt w:val="decimal"/>
      <w:lvlText w:val="%1.%2.%3.%4.%5.%6.%7.%8."/>
      <w:lvlJc w:val="left"/>
      <w:pPr>
        <w:ind w:left="3066" w:hanging="567"/>
      </w:pPr>
      <w:rPr>
        <w:rFonts w:cs="Times New Roman" w:hint="default"/>
      </w:rPr>
    </w:lvl>
    <w:lvl w:ilvl="8">
      <w:start w:val="1"/>
      <w:numFmt w:val="decimal"/>
      <w:lvlText w:val="%1.%2.%3.%4.%5.%6.%7.%8.%9."/>
      <w:lvlJc w:val="left"/>
      <w:pPr>
        <w:ind w:left="3423" w:hanging="567"/>
      </w:pPr>
      <w:rPr>
        <w:rFonts w:cs="Times New Roman"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128B021A"/>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15D96DC8"/>
    <w:multiLevelType w:val="multilevel"/>
    <w:tmpl w:val="0425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7">
    <w:nsid w:val="188606DF"/>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8">
    <w:nsid w:val="19C37E91"/>
    <w:multiLevelType w:val="multilevel"/>
    <w:tmpl w:val="1E702340"/>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9">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nsid w:val="20674FE9"/>
    <w:multiLevelType w:val="multilevel"/>
    <w:tmpl w:val="2C88A404"/>
    <w:lvl w:ilvl="0">
      <w:start w:val="1"/>
      <w:numFmt w:val="decimal"/>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nsid w:val="288956DA"/>
    <w:multiLevelType w:val="multilevel"/>
    <w:tmpl w:val="D8EEB69E"/>
    <w:lvl w:ilvl="0">
      <w:start w:val="1"/>
      <w:numFmt w:val="decimal"/>
      <w:lvlText w:val="Agenda item %1"/>
      <w:lvlJc w:val="left"/>
      <w:pPr>
        <w:tabs>
          <w:tab w:val="num" w:pos="2268"/>
        </w:tabs>
        <w:ind w:left="2268" w:hanging="2268"/>
      </w:pPr>
      <w:rPr>
        <w:rFonts w:ascii="Arial Bold" w:hAnsi="Arial Bold" w:cs="Times New Roman" w:hint="default"/>
        <w:b/>
        <w:i w:val="0"/>
        <w:sz w:val="24"/>
      </w:rPr>
    </w:lvl>
    <w:lvl w:ilvl="1">
      <w:start w:val="1"/>
      <w:numFmt w:val="decimal"/>
      <w:lvlText w:val="Agenda item %1.%2"/>
      <w:lvlJc w:val="left"/>
      <w:pPr>
        <w:tabs>
          <w:tab w:val="num" w:pos="1985"/>
        </w:tabs>
        <w:ind w:left="1985" w:hanging="1985"/>
      </w:pPr>
      <w:rPr>
        <w:rFonts w:ascii="Arial" w:hAnsi="Arial" w:cs="Times New Roman" w:hint="default"/>
        <w:b w:val="0"/>
        <w:i w:val="0"/>
        <w:sz w:val="22"/>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cs="Times New Roman" w:hint="default"/>
        <w:b/>
        <w:i w:val="0"/>
        <w:sz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nsid w:val="5417392B"/>
    <w:multiLevelType w:val="multilevel"/>
    <w:tmpl w:val="0425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3">
    <w:nsid w:val="58B023C7"/>
    <w:multiLevelType w:val="multilevel"/>
    <w:tmpl w:val="D770972C"/>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418"/>
        </w:tabs>
        <w:ind w:left="1418" w:hanging="851"/>
      </w:pPr>
      <w:rPr>
        <w:rFonts w:cs="Times New Roman" w:hint="default"/>
      </w:rPr>
    </w:lvl>
    <w:lvl w:ilvl="2">
      <w:start w:val="1"/>
      <w:numFmt w:val="decimal"/>
      <w:lvlText w:val="%2.%3.%1"/>
      <w:lvlJc w:val="left"/>
      <w:pPr>
        <w:tabs>
          <w:tab w:val="num" w:pos="1985"/>
        </w:tabs>
        <w:ind w:left="1985" w:hanging="851"/>
      </w:pPr>
      <w:rPr>
        <w:rFonts w:cs="Times New Roman" w:hint="default"/>
      </w:rPr>
    </w:lvl>
    <w:lvl w:ilvl="3">
      <w:start w:val="1"/>
      <w:numFmt w:val="decimal"/>
      <w:lvlText w:val="(%4)"/>
      <w:lvlJc w:val="left"/>
      <w:pPr>
        <w:ind w:left="2007" w:hanging="360"/>
      </w:pPr>
      <w:rPr>
        <w:rFonts w:cs="Times New Roman" w:hint="default"/>
      </w:rPr>
    </w:lvl>
    <w:lvl w:ilvl="4">
      <w:start w:val="1"/>
      <w:numFmt w:val="lowerLetter"/>
      <w:lvlText w:val="(%5)"/>
      <w:lvlJc w:val="left"/>
      <w:pPr>
        <w:ind w:left="2367" w:hanging="360"/>
      </w:pPr>
      <w:rPr>
        <w:rFonts w:cs="Times New Roman" w:hint="default"/>
      </w:rPr>
    </w:lvl>
    <w:lvl w:ilvl="5">
      <w:start w:val="1"/>
      <w:numFmt w:val="lowerRoman"/>
      <w:lvlText w:val="(%6)"/>
      <w:lvlJc w:val="left"/>
      <w:pPr>
        <w:ind w:left="2727" w:hanging="360"/>
      </w:pPr>
      <w:rPr>
        <w:rFonts w:cs="Times New Roman" w:hint="default"/>
      </w:rPr>
    </w:lvl>
    <w:lvl w:ilvl="6">
      <w:start w:val="1"/>
      <w:numFmt w:val="decimal"/>
      <w:lvlText w:val="%7."/>
      <w:lvlJc w:val="left"/>
      <w:pPr>
        <w:ind w:left="3087" w:hanging="360"/>
      </w:pPr>
      <w:rPr>
        <w:rFonts w:cs="Times New Roman" w:hint="default"/>
      </w:rPr>
    </w:lvl>
    <w:lvl w:ilvl="7">
      <w:start w:val="1"/>
      <w:numFmt w:val="lowerLetter"/>
      <w:lvlText w:val="%8."/>
      <w:lvlJc w:val="left"/>
      <w:pPr>
        <w:ind w:left="3447" w:hanging="360"/>
      </w:pPr>
      <w:rPr>
        <w:rFonts w:cs="Times New Roman" w:hint="default"/>
      </w:rPr>
    </w:lvl>
    <w:lvl w:ilvl="8">
      <w:start w:val="1"/>
      <w:numFmt w:val="lowerRoman"/>
      <w:lvlText w:val="%9."/>
      <w:lvlJc w:val="left"/>
      <w:pPr>
        <w:ind w:left="3807" w:hanging="360"/>
      </w:pPr>
      <w:rPr>
        <w:rFonts w:cs="Times New Roman" w:hint="default"/>
      </w:rPr>
    </w:lvl>
  </w:abstractNum>
  <w:abstractNum w:abstractNumId="24">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78BA4B1E"/>
    <w:multiLevelType w:val="multilevel"/>
    <w:tmpl w:val="CC427BA6"/>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1"/>
  </w:num>
  <w:num w:numId="2">
    <w:abstractNumId w:val="0"/>
  </w:num>
  <w:num w:numId="3">
    <w:abstractNumId w:val="10"/>
  </w:num>
  <w:num w:numId="4">
    <w:abstractNumId w:val="24"/>
  </w:num>
  <w:num w:numId="5">
    <w:abstractNumId w:val="17"/>
  </w:num>
  <w:num w:numId="6">
    <w:abstractNumId w:val="4"/>
  </w:num>
  <w:num w:numId="7">
    <w:abstractNumId w:val="26"/>
  </w:num>
  <w:num w:numId="8">
    <w:abstractNumId w:val="13"/>
  </w:num>
  <w:num w:numId="9">
    <w:abstractNumId w:val="11"/>
  </w:num>
  <w:num w:numId="10">
    <w:abstractNumId w:val="19"/>
  </w:num>
  <w:num w:numId="11">
    <w:abstractNumId w:val="18"/>
  </w:num>
  <w:num w:numId="12">
    <w:abstractNumId w:val="16"/>
  </w:num>
  <w:num w:numId="13">
    <w:abstractNumId w:val="25"/>
  </w:num>
  <w:num w:numId="14">
    <w:abstractNumId w:val="8"/>
  </w:num>
  <w:num w:numId="15">
    <w:abstractNumId w:val="27"/>
  </w:num>
  <w:num w:numId="16">
    <w:abstractNumId w:val="15"/>
  </w:num>
  <w:num w:numId="17">
    <w:abstractNumId w:val="9"/>
  </w:num>
  <w:num w:numId="18">
    <w:abstractNumId w:val="21"/>
  </w:num>
  <w:num w:numId="19">
    <w:abstractNumId w:val="15"/>
  </w:num>
  <w:num w:numId="20">
    <w:abstractNumId w:val="15"/>
  </w:num>
  <w:num w:numId="21">
    <w:abstractNumId w:val="15"/>
  </w:num>
  <w:num w:numId="22">
    <w:abstractNumId w:val="15"/>
  </w:num>
  <w:num w:numId="23">
    <w:abstractNumId w:val="23"/>
  </w:num>
  <w:num w:numId="24">
    <w:abstractNumId w:val="3"/>
  </w:num>
  <w:num w:numId="25">
    <w:abstractNumId w:val="3"/>
  </w:num>
  <w:num w:numId="26">
    <w:abstractNumId w:val="3"/>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20"/>
  </w:num>
  <w:num w:numId="34">
    <w:abstractNumId w:val="20"/>
  </w:num>
  <w:num w:numId="35">
    <w:abstractNumId w:val="20"/>
  </w:num>
  <w:num w:numId="36">
    <w:abstractNumId w:val="14"/>
  </w:num>
  <w:num w:numId="37">
    <w:abstractNumId w:val="8"/>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22"/>
  </w:num>
  <w:num w:numId="45">
    <w:abstractNumId w:val="7"/>
  </w:num>
  <w:num w:numId="46">
    <w:abstractNumId w:val="6"/>
  </w:num>
  <w:num w:numId="47">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displayBackgroundShap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245D"/>
    <w:rsid w:val="000005D3"/>
    <w:rsid w:val="00013F5D"/>
    <w:rsid w:val="00023C25"/>
    <w:rsid w:val="0004700E"/>
    <w:rsid w:val="00070C13"/>
    <w:rsid w:val="00084F33"/>
    <w:rsid w:val="000A77A7"/>
    <w:rsid w:val="000C1B3E"/>
    <w:rsid w:val="0012600D"/>
    <w:rsid w:val="0016322E"/>
    <w:rsid w:val="00177F4D"/>
    <w:rsid w:val="00180DDA"/>
    <w:rsid w:val="001B2A2D"/>
    <w:rsid w:val="001B737D"/>
    <w:rsid w:val="001C44A3"/>
    <w:rsid w:val="001E460C"/>
    <w:rsid w:val="001F528A"/>
    <w:rsid w:val="001F704E"/>
    <w:rsid w:val="002125B0"/>
    <w:rsid w:val="002218B2"/>
    <w:rsid w:val="002275E9"/>
    <w:rsid w:val="00227D6E"/>
    <w:rsid w:val="00233DF2"/>
    <w:rsid w:val="00243228"/>
    <w:rsid w:val="00251483"/>
    <w:rsid w:val="00255CAA"/>
    <w:rsid w:val="00264305"/>
    <w:rsid w:val="002A0346"/>
    <w:rsid w:val="002A4487"/>
    <w:rsid w:val="002D3E8B"/>
    <w:rsid w:val="002D4575"/>
    <w:rsid w:val="002D5C0C"/>
    <w:rsid w:val="002E6B74"/>
    <w:rsid w:val="002E7B13"/>
    <w:rsid w:val="00343490"/>
    <w:rsid w:val="00356CD0"/>
    <w:rsid w:val="00362CD9"/>
    <w:rsid w:val="003761CA"/>
    <w:rsid w:val="00380DAF"/>
    <w:rsid w:val="003B28F5"/>
    <w:rsid w:val="003B7B7D"/>
    <w:rsid w:val="003C7A2A"/>
    <w:rsid w:val="003D69D0"/>
    <w:rsid w:val="003F2918"/>
    <w:rsid w:val="003F430E"/>
    <w:rsid w:val="00461C60"/>
    <w:rsid w:val="004661AD"/>
    <w:rsid w:val="004A3F1E"/>
    <w:rsid w:val="004D1D85"/>
    <w:rsid w:val="004D3C3A"/>
    <w:rsid w:val="005107EB"/>
    <w:rsid w:val="00521345"/>
    <w:rsid w:val="00526DF0"/>
    <w:rsid w:val="00541ACC"/>
    <w:rsid w:val="00545CC4"/>
    <w:rsid w:val="00551FFF"/>
    <w:rsid w:val="005607A2"/>
    <w:rsid w:val="0056147B"/>
    <w:rsid w:val="0057198B"/>
    <w:rsid w:val="005B32A3"/>
    <w:rsid w:val="005C566C"/>
    <w:rsid w:val="005C7E69"/>
    <w:rsid w:val="005E262D"/>
    <w:rsid w:val="005F7E20"/>
    <w:rsid w:val="006652C3"/>
    <w:rsid w:val="00691FD0"/>
    <w:rsid w:val="006C5948"/>
    <w:rsid w:val="006F2A74"/>
    <w:rsid w:val="007118F5"/>
    <w:rsid w:val="00712AA4"/>
    <w:rsid w:val="00721AA1"/>
    <w:rsid w:val="00727D62"/>
    <w:rsid w:val="007547F8"/>
    <w:rsid w:val="00765622"/>
    <w:rsid w:val="00770B6C"/>
    <w:rsid w:val="007726E6"/>
    <w:rsid w:val="00783FEA"/>
    <w:rsid w:val="0082480E"/>
    <w:rsid w:val="00850293"/>
    <w:rsid w:val="00851373"/>
    <w:rsid w:val="00851BA6"/>
    <w:rsid w:val="0085654D"/>
    <w:rsid w:val="00861160"/>
    <w:rsid w:val="008A4653"/>
    <w:rsid w:val="008A50CC"/>
    <w:rsid w:val="008B278F"/>
    <w:rsid w:val="008D1694"/>
    <w:rsid w:val="008D79CB"/>
    <w:rsid w:val="008F07BC"/>
    <w:rsid w:val="0092692B"/>
    <w:rsid w:val="00943E9C"/>
    <w:rsid w:val="00953F4D"/>
    <w:rsid w:val="00960BB8"/>
    <w:rsid w:val="00964F5C"/>
    <w:rsid w:val="009827AC"/>
    <w:rsid w:val="009831C0"/>
    <w:rsid w:val="009A3FAF"/>
    <w:rsid w:val="009E1138"/>
    <w:rsid w:val="009F479A"/>
    <w:rsid w:val="00A0389B"/>
    <w:rsid w:val="00A446C9"/>
    <w:rsid w:val="00A635D6"/>
    <w:rsid w:val="00A8553A"/>
    <w:rsid w:val="00A93AED"/>
    <w:rsid w:val="00AC61DD"/>
    <w:rsid w:val="00AE13E4"/>
    <w:rsid w:val="00B20031"/>
    <w:rsid w:val="00B226F2"/>
    <w:rsid w:val="00B274DF"/>
    <w:rsid w:val="00B56BDF"/>
    <w:rsid w:val="00B85CD6"/>
    <w:rsid w:val="00B90A27"/>
    <w:rsid w:val="00B9554D"/>
    <w:rsid w:val="00BA61C9"/>
    <w:rsid w:val="00BB2B9F"/>
    <w:rsid w:val="00BD3CB8"/>
    <w:rsid w:val="00BD4E6F"/>
    <w:rsid w:val="00BF4DCE"/>
    <w:rsid w:val="00C0197A"/>
    <w:rsid w:val="00C05CE5"/>
    <w:rsid w:val="00C6171E"/>
    <w:rsid w:val="00C90C6D"/>
    <w:rsid w:val="00CA6F2C"/>
    <w:rsid w:val="00CF1871"/>
    <w:rsid w:val="00D05EA9"/>
    <w:rsid w:val="00D1133E"/>
    <w:rsid w:val="00D12FE6"/>
    <w:rsid w:val="00D14B6B"/>
    <w:rsid w:val="00D17A34"/>
    <w:rsid w:val="00D2245D"/>
    <w:rsid w:val="00D26628"/>
    <w:rsid w:val="00D332B3"/>
    <w:rsid w:val="00D55207"/>
    <w:rsid w:val="00D91506"/>
    <w:rsid w:val="00D92B45"/>
    <w:rsid w:val="00D95962"/>
    <w:rsid w:val="00DC389B"/>
    <w:rsid w:val="00DD1A06"/>
    <w:rsid w:val="00DE2FEE"/>
    <w:rsid w:val="00DE71A4"/>
    <w:rsid w:val="00E00BE9"/>
    <w:rsid w:val="00E22A11"/>
    <w:rsid w:val="00E55927"/>
    <w:rsid w:val="00E912A6"/>
    <w:rsid w:val="00EA4844"/>
    <w:rsid w:val="00EA4D9C"/>
    <w:rsid w:val="00EB75EE"/>
    <w:rsid w:val="00EE4C1D"/>
    <w:rsid w:val="00EE6691"/>
    <w:rsid w:val="00EF3685"/>
    <w:rsid w:val="00F159EB"/>
    <w:rsid w:val="00F23133"/>
    <w:rsid w:val="00F25BF4"/>
    <w:rsid w:val="00F267DB"/>
    <w:rsid w:val="00F45140"/>
    <w:rsid w:val="00F46F6F"/>
    <w:rsid w:val="00F60608"/>
    <w:rsid w:val="00F62217"/>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A73B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t-EE" w:eastAsia="et-EE"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37"/>
      </w:numPr>
      <w:spacing w:before="240" w:after="240"/>
      <w:outlineLvl w:val="0"/>
    </w:pPr>
    <w:rPr>
      <w:rFonts w:cs="Times New Roman"/>
      <w:b/>
      <w:caps/>
      <w:kern w:val="28"/>
      <w:sz w:val="24"/>
      <w:szCs w:val="20"/>
      <w:lang w:val="et-EE" w:eastAsia="de-DE"/>
    </w:rPr>
  </w:style>
  <w:style w:type="paragraph" w:styleId="Heading2">
    <w:name w:val="heading 2"/>
    <w:basedOn w:val="Normal"/>
    <w:next w:val="BodyText"/>
    <w:link w:val="Heading2Char"/>
    <w:uiPriority w:val="99"/>
    <w:qFormat/>
    <w:rsid w:val="00D332B3"/>
    <w:pPr>
      <w:numPr>
        <w:ilvl w:val="1"/>
        <w:numId w:val="37"/>
      </w:numPr>
      <w:spacing w:before="120" w:after="120"/>
      <w:outlineLvl w:val="1"/>
    </w:pPr>
    <w:rPr>
      <w:rFonts w:cs="Times New Roman"/>
      <w:b/>
      <w:sz w:val="20"/>
      <w:szCs w:val="20"/>
      <w:lang w:val="et-EE"/>
    </w:rPr>
  </w:style>
  <w:style w:type="paragraph" w:styleId="Heading3">
    <w:name w:val="heading 3"/>
    <w:basedOn w:val="Normal"/>
    <w:next w:val="BodyText"/>
    <w:link w:val="Heading3Char"/>
    <w:uiPriority w:val="99"/>
    <w:qFormat/>
    <w:rsid w:val="00D332B3"/>
    <w:pPr>
      <w:keepNext/>
      <w:numPr>
        <w:ilvl w:val="2"/>
        <w:numId w:val="37"/>
      </w:numPr>
      <w:spacing w:before="120" w:after="120"/>
      <w:outlineLvl w:val="2"/>
    </w:pPr>
    <w:rPr>
      <w:rFonts w:cs="Times New Roman"/>
      <w:sz w:val="20"/>
      <w:szCs w:val="20"/>
      <w:lang w:val="et-EE" w:eastAsia="de-DE"/>
    </w:rPr>
  </w:style>
  <w:style w:type="paragraph" w:styleId="Heading4">
    <w:name w:val="heading 4"/>
    <w:basedOn w:val="Normal"/>
    <w:next w:val="BodyTextIndent"/>
    <w:link w:val="Heading4Char"/>
    <w:uiPriority w:val="99"/>
    <w:qFormat/>
    <w:rsid w:val="00D332B3"/>
    <w:pPr>
      <w:keepNext/>
      <w:numPr>
        <w:ilvl w:val="3"/>
        <w:numId w:val="37"/>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37"/>
      </w:numPr>
      <w:spacing w:before="240" w:after="120"/>
      <w:outlineLvl w:val="4"/>
    </w:pPr>
    <w:rPr>
      <w:rFonts w:eastAsia="Times New Roman"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37"/>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37"/>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37"/>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37"/>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cs="Times New Roman"/>
      <w:b/>
      <w:caps/>
      <w:kern w:val="28"/>
      <w:sz w:val="24"/>
      <w:lang w:eastAsia="de-DE"/>
    </w:rPr>
  </w:style>
  <w:style w:type="character" w:customStyle="1" w:styleId="Heading2Char">
    <w:name w:val="Heading 2 Char"/>
    <w:basedOn w:val="DefaultParagraphFont"/>
    <w:link w:val="Heading2"/>
    <w:uiPriority w:val="99"/>
    <w:locked/>
    <w:rsid w:val="00E00BE9"/>
    <w:rPr>
      <w:rFonts w:ascii="Arial" w:hAnsi="Arial" w:cs="Times New Roman"/>
      <w:b/>
      <w:lang w:eastAsia="en-GB"/>
    </w:rPr>
  </w:style>
  <w:style w:type="character" w:customStyle="1" w:styleId="Heading3Char">
    <w:name w:val="Heading 3 Char"/>
    <w:basedOn w:val="DefaultParagraphFont"/>
    <w:link w:val="Heading3"/>
    <w:uiPriority w:val="99"/>
    <w:locked/>
    <w:rsid w:val="00E00BE9"/>
    <w:rPr>
      <w:rFonts w:ascii="Arial" w:hAnsi="Arial" w:cs="Times New Roman"/>
      <w:sz w:val="20"/>
      <w:lang w:eastAsia="de-DE"/>
    </w:rPr>
  </w:style>
  <w:style w:type="character" w:customStyle="1" w:styleId="Heading4Char">
    <w:name w:val="Heading 4 Char"/>
    <w:basedOn w:val="DefaultParagraphFont"/>
    <w:link w:val="Heading4"/>
    <w:uiPriority w:val="99"/>
    <w:locked/>
    <w:rsid w:val="00E00BE9"/>
    <w:rPr>
      <w:rFonts w:ascii="Arial" w:hAnsi="Arial" w:cs="Times New Roman"/>
      <w:sz w:val="20"/>
      <w:lang w:val="en-US" w:eastAsia="de-DE"/>
    </w:rPr>
  </w:style>
  <w:style w:type="character" w:customStyle="1" w:styleId="Heading5Char">
    <w:name w:val="Heading 5 Char"/>
    <w:basedOn w:val="DefaultParagraphFont"/>
    <w:link w:val="Heading5"/>
    <w:uiPriority w:val="99"/>
    <w:locked/>
    <w:rsid w:val="00D332B3"/>
    <w:rPr>
      <w:rFonts w:ascii="Arial" w:hAnsi="Arial" w:cs="Times New Roman"/>
      <w:sz w:val="20"/>
      <w:lang w:val="de-DE" w:eastAsia="de-DE"/>
    </w:rPr>
  </w:style>
  <w:style w:type="character" w:customStyle="1" w:styleId="Heading6Char">
    <w:name w:val="Heading 6 Char"/>
    <w:basedOn w:val="DefaultParagraphFont"/>
    <w:link w:val="Heading6"/>
    <w:uiPriority w:val="99"/>
    <w:locked/>
    <w:rsid w:val="00E00BE9"/>
    <w:rPr>
      <w:rFonts w:ascii="Arial" w:hAnsi="Arial" w:cs="Times New Roman"/>
      <w:sz w:val="20"/>
      <w:lang w:val="de-DE" w:eastAsia="de-DE"/>
    </w:rPr>
  </w:style>
  <w:style w:type="character" w:customStyle="1" w:styleId="Heading7Char">
    <w:name w:val="Heading 7 Char"/>
    <w:basedOn w:val="DefaultParagraphFont"/>
    <w:link w:val="Heading7"/>
    <w:uiPriority w:val="99"/>
    <w:locked/>
    <w:rsid w:val="00E00BE9"/>
    <w:rPr>
      <w:rFonts w:ascii="Arial" w:hAnsi="Arial" w:cs="Times New Roman"/>
      <w:sz w:val="20"/>
      <w:lang w:val="de-DE" w:eastAsia="de-DE"/>
    </w:rPr>
  </w:style>
  <w:style w:type="character" w:customStyle="1" w:styleId="Heading8Char">
    <w:name w:val="Heading 8 Char"/>
    <w:basedOn w:val="DefaultParagraphFont"/>
    <w:link w:val="Heading8"/>
    <w:uiPriority w:val="99"/>
    <w:locked/>
    <w:rsid w:val="00E00BE9"/>
    <w:rPr>
      <w:rFonts w:ascii="Arial" w:hAnsi="Arial" w:cs="Times New Roman"/>
      <w:sz w:val="20"/>
      <w:lang w:val="de-DE" w:eastAsia="de-DE"/>
    </w:rPr>
  </w:style>
  <w:style w:type="character" w:customStyle="1" w:styleId="Heading9Char">
    <w:name w:val="Heading 9 Char"/>
    <w:basedOn w:val="DefaultParagraphFont"/>
    <w:link w:val="Heading9"/>
    <w:uiPriority w:val="99"/>
    <w:locked/>
    <w:rsid w:val="00E00BE9"/>
    <w:rPr>
      <w:rFonts w:ascii="Arial" w:hAnsi="Arial" w:cs="Times New Roman"/>
      <w:sz w:val="20"/>
      <w:lang w:val="de-DE" w:eastAsia="de-DE"/>
    </w:rPr>
  </w:style>
  <w:style w:type="paragraph" w:styleId="BalloonText">
    <w:name w:val="Balloon Text"/>
    <w:basedOn w:val="Normal"/>
    <w:link w:val="BalloonTextChar"/>
    <w:uiPriority w:val="99"/>
    <w:semiHidden/>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26E6"/>
    <w:rPr>
      <w:rFonts w:ascii="Tahoma" w:hAnsi="Tahoma" w:cs="Tahoma"/>
      <w:sz w:val="16"/>
      <w:szCs w:val="16"/>
    </w:rPr>
  </w:style>
  <w:style w:type="paragraph" w:customStyle="1" w:styleId="Annex">
    <w:name w:val="Annex"/>
    <w:basedOn w:val="Heading1"/>
    <w:next w:val="Normal"/>
    <w:uiPriority w:val="99"/>
    <w:rsid w:val="008D1694"/>
    <w:pPr>
      <w:numPr>
        <w:numId w:val="4"/>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5"/>
      </w:numPr>
      <w:spacing w:before="120" w:after="120"/>
      <w:jc w:val="center"/>
    </w:pPr>
    <w:rPr>
      <w:i/>
    </w:rPr>
  </w:style>
  <w:style w:type="paragraph" w:customStyle="1" w:styleId="AnnexHeading1">
    <w:name w:val="Annex Heading 1"/>
    <w:basedOn w:val="Normal"/>
    <w:next w:val="BodyText"/>
    <w:uiPriority w:val="99"/>
    <w:rsid w:val="008D1694"/>
    <w:pPr>
      <w:numPr>
        <w:numId w:val="6"/>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6"/>
      </w:numPr>
      <w:spacing w:before="120" w:after="120"/>
    </w:pPr>
    <w:rPr>
      <w:rFonts w:cs="Arial"/>
      <w:b/>
    </w:rPr>
  </w:style>
  <w:style w:type="paragraph" w:customStyle="1" w:styleId="AnnexHeading3">
    <w:name w:val="Annex Heading 3"/>
    <w:basedOn w:val="Normal"/>
    <w:next w:val="Normal"/>
    <w:uiPriority w:val="99"/>
    <w:rsid w:val="008D1694"/>
    <w:pPr>
      <w:numPr>
        <w:ilvl w:val="2"/>
        <w:numId w:val="6"/>
      </w:numPr>
      <w:spacing w:before="120" w:after="120"/>
    </w:pPr>
    <w:rPr>
      <w:rFonts w:cs="Arial"/>
    </w:rPr>
  </w:style>
  <w:style w:type="paragraph" w:customStyle="1" w:styleId="AnnexHeading4">
    <w:name w:val="Annex Heading 4"/>
    <w:basedOn w:val="Normal"/>
    <w:next w:val="BodyText"/>
    <w:uiPriority w:val="99"/>
    <w:rsid w:val="008D1694"/>
    <w:pPr>
      <w:numPr>
        <w:ilvl w:val="3"/>
        <w:numId w:val="6"/>
      </w:numPr>
      <w:spacing w:before="120" w:after="120"/>
    </w:pPr>
    <w:rPr>
      <w:rFonts w:cs="Arial"/>
    </w:rPr>
  </w:style>
  <w:style w:type="paragraph" w:customStyle="1" w:styleId="AnnexTable">
    <w:name w:val="Annex Table"/>
    <w:basedOn w:val="Normal"/>
    <w:next w:val="Normal"/>
    <w:uiPriority w:val="99"/>
    <w:rsid w:val="008D1694"/>
    <w:pPr>
      <w:numPr>
        <w:numId w:val="7"/>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t-EE" w:eastAsia="et-EE"/>
    </w:rPr>
  </w:style>
  <w:style w:type="character" w:customStyle="1" w:styleId="BodyTextChar">
    <w:name w:val="Body Text Char"/>
    <w:basedOn w:val="DefaultParagraphFont"/>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10"/>
      </w:numPr>
      <w:tabs>
        <w:tab w:val="left" w:pos="1134"/>
      </w:tabs>
      <w:spacing w:after="120"/>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t-EE" w:eastAsia="et-EE"/>
    </w:rPr>
  </w:style>
  <w:style w:type="character" w:customStyle="1" w:styleId="FooterChar">
    <w:name w:val="Footer Char"/>
    <w:basedOn w:val="DefaultParagraphFont"/>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t-EE"/>
    </w:rPr>
  </w:style>
  <w:style w:type="character" w:customStyle="1" w:styleId="HeaderChar">
    <w:name w:val="Header Char"/>
    <w:basedOn w:val="DefaultParagraphFont"/>
    <w:link w:val="Header"/>
    <w:uiPriority w:val="99"/>
    <w:locked/>
    <w:rsid w:val="005C566C"/>
    <w:rPr>
      <w:rFonts w:ascii="Arial" w:hAnsi="Arial" w:cs="Times New Roman"/>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2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8"/>
      </w:numPr>
      <w:spacing w:before="120" w:after="120"/>
      <w:jc w:val="center"/>
    </w:pPr>
    <w:rPr>
      <w:i/>
      <w:szCs w:val="20"/>
    </w:rPr>
  </w:style>
  <w:style w:type="paragraph" w:styleId="TOC1">
    <w:name w:val="toc 1"/>
    <w:basedOn w:val="Normal"/>
    <w:next w:val="Normal"/>
    <w:uiPriority w:val="9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t-EE" w:eastAsia="et-EE"/>
    </w:rPr>
  </w:style>
  <w:style w:type="character" w:customStyle="1" w:styleId="BodyTextIndentChar">
    <w:name w:val="Body Text Indent Char"/>
    <w:basedOn w:val="DefaultParagraphFont"/>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t-EE"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t-EE" w:eastAsia="et-EE"/>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t-EE" w:eastAsia="et-EE"/>
    </w:rPr>
  </w:style>
  <w:style w:type="character" w:customStyle="1" w:styleId="SubtitleChar">
    <w:name w:val="Subtitle Char"/>
    <w:basedOn w:val="DefaultParagraphFont"/>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t-EE" w:eastAsia="et-EE"/>
    </w:rPr>
  </w:style>
  <w:style w:type="character" w:customStyle="1" w:styleId="TitleChar">
    <w:name w:val="Title Char"/>
    <w:basedOn w:val="DefaultParagraphFont"/>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2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7"/>
      </w:numPr>
      <w:spacing w:after="120"/>
    </w:pPr>
    <w:rPr>
      <w:szCs w:val="20"/>
    </w:rPr>
  </w:style>
  <w:style w:type="paragraph" w:customStyle="1" w:styleId="AppendixHeading1">
    <w:name w:val="Appendix Heading 1"/>
    <w:basedOn w:val="Normal"/>
    <w:next w:val="BodyText"/>
    <w:uiPriority w:val="99"/>
    <w:rsid w:val="008D1694"/>
    <w:pPr>
      <w:numPr>
        <w:numId w:val="8"/>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8"/>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8"/>
      </w:numPr>
      <w:spacing w:before="120" w:after="120"/>
    </w:pPr>
    <w:rPr>
      <w:rFonts w:cs="Arial"/>
    </w:rPr>
  </w:style>
  <w:style w:type="paragraph" w:customStyle="1" w:styleId="AppendixHeading4">
    <w:name w:val="Appendix Heading 4"/>
    <w:basedOn w:val="Normal"/>
    <w:next w:val="BodyText"/>
    <w:uiPriority w:val="99"/>
    <w:rsid w:val="008D1694"/>
    <w:pPr>
      <w:numPr>
        <w:ilvl w:val="3"/>
        <w:numId w:val="8"/>
      </w:numPr>
      <w:spacing w:before="120" w:after="120"/>
    </w:pPr>
    <w:rPr>
      <w:rFonts w:cs="Arial"/>
    </w:rPr>
  </w:style>
  <w:style w:type="paragraph" w:customStyle="1" w:styleId="equation">
    <w:name w:val="equation"/>
    <w:basedOn w:val="Normal"/>
    <w:next w:val="BodyText"/>
    <w:uiPriority w:val="99"/>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41"/>
      </w:numPr>
      <w:tabs>
        <w:tab w:val="left" w:pos="1985"/>
      </w:tabs>
      <w:spacing w:before="120" w:after="240"/>
      <w:ind w:left="1985" w:hanging="1985"/>
    </w:pPr>
    <w:rPr>
      <w:rFonts w:eastAsia="Times New Roman" w:cs="Times New Roman"/>
      <w:b/>
      <w:sz w:val="24"/>
      <w:szCs w:val="28"/>
      <w:lang w:eastAsia="en-US"/>
    </w:rPr>
  </w:style>
  <w:style w:type="numbering" w:styleId="ArticleSection">
    <w:name w:val="Outline List 3"/>
    <w:basedOn w:val="NoList"/>
    <w:uiPriority w:val="99"/>
    <w:semiHidden/>
    <w:unhideWhenUsed/>
    <w:locked/>
    <w:rsid w:val="00C35921"/>
    <w:pPr>
      <w:numPr>
        <w:numId w:val="9"/>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kkeliosa"/>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519</Words>
  <Characters>2961</Characters>
  <Application>Microsoft Macintosh Word</Application>
  <DocSecurity>0</DocSecurity>
  <Lines>24</Lines>
  <Paragraphs>6</Paragraphs>
  <ScaleCrop>false</ScaleCrop>
  <HeadingPairs>
    <vt:vector size="2" baseType="variant">
      <vt:variant>
        <vt:lpstr>Otsikko</vt:lpstr>
      </vt:variant>
      <vt:variant>
        <vt:i4>1</vt:i4>
      </vt:variant>
    </vt:vector>
  </HeadingPairs>
  <TitlesOfParts>
    <vt:vector size="1" baseType="lpstr">
      <vt:lpstr>e-NAV10</vt:lpstr>
    </vt:vector>
  </TitlesOfParts>
  <Company>Liikennevirasto</Company>
  <LinksUpToDate>false</LinksUpToDate>
  <CharactersWithSpaces>3474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e-NAV10</dc:title>
  <dc:creator>Heikonen Kaisu</dc:creator>
  <cp:lastModifiedBy/>
  <cp:revision>3</cp:revision>
  <dcterms:created xsi:type="dcterms:W3CDTF">2013-02-18T11:25:00Z</dcterms:created>
  <dcterms:modified xsi:type="dcterms:W3CDTF">2013-02-18T12:20:00Z</dcterms:modified>
</cp:coreProperties>
</file>